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B5B69" w14:textId="2296F451" w:rsidR="00E93460" w:rsidRPr="000B1B6A" w:rsidRDefault="001C711C" w:rsidP="001B7C3F">
      <w:pPr>
        <w:jc w:val="right"/>
      </w:pPr>
      <w:ins w:id="0" w:author="Terry Carrera" w:date="2021-07-14T07:46:00Z"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14279607" wp14:editId="1BE34F5A">
              <wp:simplePos x="0" y="0"/>
              <wp:positionH relativeFrom="column">
                <wp:posOffset>4724400</wp:posOffset>
              </wp:positionH>
              <wp:positionV relativeFrom="paragraph">
                <wp:posOffset>-514350</wp:posOffset>
              </wp:positionV>
              <wp:extent cx="1581150" cy="1216269"/>
              <wp:effectExtent l="0" t="0" r="0" b="317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600px-Yes_Check_Circle.svg[1].png"/>
                      <pic:cNvPicPr/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1150" cy="121626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ins>
    </w:p>
    <w:p w14:paraId="266EBB77" w14:textId="45295D42" w:rsidR="000B1B6A" w:rsidRPr="00F212DB" w:rsidRDefault="001C711C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anchor distT="0" distB="0" distL="114300" distR="114300" simplePos="0" relativeHeight="251660288" behindDoc="0" locked="0" layoutInCell="1" allowOverlap="1" wp14:anchorId="3A18836D" wp14:editId="5BD99B01">
            <wp:simplePos x="0" y="0"/>
            <wp:positionH relativeFrom="column">
              <wp:posOffset>1495425</wp:posOffset>
            </wp:positionH>
            <wp:positionV relativeFrom="paragraph">
              <wp:posOffset>365125</wp:posOffset>
            </wp:positionV>
            <wp:extent cx="2839930" cy="85471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1A826D" w14:textId="6CF66FBB" w:rsidR="000B1B6A" w:rsidRDefault="001C711C" w:rsidP="001C711C">
      <w:pPr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br w:type="textWrapping" w:clear="all"/>
      </w:r>
    </w:p>
    <w:p w14:paraId="305D515B" w14:textId="41E0AD65" w:rsidR="004E452E" w:rsidRPr="00FF5550" w:rsidRDefault="00195D9B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HEALTH INSURANCE &amp; MEDICAL BILLING</w:t>
      </w:r>
      <w:r w:rsidR="00F64E0A">
        <w:rPr>
          <w:rFonts w:ascii="Times New Roman" w:hAnsi="Times New Roman" w:cs="Times New Roman"/>
          <w:b/>
          <w:sz w:val="72"/>
        </w:rPr>
        <w:t>-PILOT</w:t>
      </w:r>
    </w:p>
    <w:p w14:paraId="0706D2AC" w14:textId="0451DF4F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195D9B">
        <w:rPr>
          <w:rFonts w:ascii="Times New Roman" w:hAnsi="Times New Roman" w:cs="Times New Roman"/>
          <w:sz w:val="72"/>
        </w:rPr>
        <w:t>605</w:t>
      </w:r>
      <w:r>
        <w:rPr>
          <w:rFonts w:ascii="Times New Roman" w:hAnsi="Times New Roman" w:cs="Times New Roman"/>
          <w:sz w:val="72"/>
        </w:rPr>
        <w:t>)</w:t>
      </w:r>
    </w:p>
    <w:p w14:paraId="2BCCD652" w14:textId="3B8613E6" w:rsidR="001A2C02" w:rsidRPr="00FC3E9A" w:rsidRDefault="005C1C10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F4223E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75CC2DAC" w14:textId="77777777" w:rsidR="00941E8C" w:rsidRPr="00310DA6" w:rsidRDefault="00941E8C" w:rsidP="00941E8C">
      <w:pPr>
        <w:pStyle w:val="BodyText2"/>
        <w:spacing w:after="0" w:line="240" w:lineRule="auto"/>
        <w:rPr>
          <w:rFonts w:ascii="Times" w:hAnsi="Times"/>
          <w:b/>
        </w:rPr>
      </w:pPr>
      <w:r w:rsidRPr="00310DA6">
        <w:rPr>
          <w:rFonts w:ascii="Times" w:hAnsi="Times"/>
          <w:b/>
        </w:rPr>
        <w:t>CONCEPT KNOWLEDGE:</w:t>
      </w:r>
    </w:p>
    <w:p w14:paraId="3501138D" w14:textId="77777777" w:rsidR="00941E8C" w:rsidRPr="00310DA6" w:rsidRDefault="00941E8C" w:rsidP="00941E8C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557C9A4" w14:textId="77777777" w:rsidR="00941E8C" w:rsidRDefault="00941E8C" w:rsidP="00941E8C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310DA6">
        <w:rPr>
          <w:rFonts w:ascii="Times" w:hAnsi="Times"/>
        </w:rPr>
        <w:t>Multiple Choice (</w:t>
      </w:r>
      <w:r>
        <w:rPr>
          <w:rFonts w:ascii="Times" w:hAnsi="Times"/>
        </w:rPr>
        <w:t>15</w:t>
      </w:r>
      <w:r w:rsidRPr="00310DA6">
        <w:rPr>
          <w:rFonts w:ascii="Times" w:hAnsi="Times"/>
        </w:rPr>
        <w:t xml:space="preserve"> @ 2 points each)</w:t>
      </w:r>
      <w:r w:rsidRPr="00310DA6">
        <w:rPr>
          <w:rFonts w:ascii="Times" w:hAnsi="Times"/>
        </w:rPr>
        <w:tab/>
      </w:r>
      <w:r>
        <w:rPr>
          <w:rFonts w:ascii="Times" w:hAnsi="Times"/>
        </w:rPr>
        <w:t>________________</w:t>
      </w:r>
      <w:r w:rsidRPr="00310DA6">
        <w:rPr>
          <w:rFonts w:ascii="Times" w:hAnsi="Times"/>
        </w:rPr>
        <w:t xml:space="preserve"> (</w:t>
      </w:r>
      <w:r>
        <w:rPr>
          <w:rFonts w:ascii="Times" w:hAnsi="Times"/>
        </w:rPr>
        <w:t>3</w:t>
      </w:r>
      <w:r w:rsidRPr="00310DA6">
        <w:rPr>
          <w:rFonts w:ascii="Times" w:hAnsi="Times"/>
        </w:rPr>
        <w:t>0 points)</w:t>
      </w:r>
    </w:p>
    <w:p w14:paraId="13DF3BA6" w14:textId="77777777" w:rsidR="00941E8C" w:rsidRPr="00310DA6" w:rsidRDefault="00941E8C" w:rsidP="00941E8C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Matching (10 @ 2 points each)</w:t>
      </w:r>
      <w:r>
        <w:rPr>
          <w:rFonts w:ascii="Times" w:hAnsi="Times"/>
        </w:rPr>
        <w:tab/>
        <w:t>________________ (20 points)</w:t>
      </w:r>
    </w:p>
    <w:p w14:paraId="76000314" w14:textId="77777777" w:rsidR="00941E8C" w:rsidRDefault="00941E8C" w:rsidP="00941E8C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</w:rPr>
      </w:pPr>
    </w:p>
    <w:p w14:paraId="798303CF" w14:textId="77777777" w:rsidR="00941E8C" w:rsidRPr="00310DA6" w:rsidRDefault="00941E8C" w:rsidP="00941E8C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</w:rPr>
      </w:pPr>
    </w:p>
    <w:p w14:paraId="32360B9E" w14:textId="77777777" w:rsidR="00941E8C" w:rsidRPr="00310DA6" w:rsidRDefault="00941E8C" w:rsidP="00941E8C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310DA6">
        <w:rPr>
          <w:rFonts w:ascii="Times" w:hAnsi="Times"/>
          <w:b/>
        </w:rPr>
        <w:t>APPLICATION KNOWLEDGE:</w:t>
      </w:r>
    </w:p>
    <w:p w14:paraId="5E688A22" w14:textId="77777777" w:rsidR="00941E8C" w:rsidRDefault="00941E8C" w:rsidP="00941E8C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Form Completion</w:t>
      </w:r>
      <w:r w:rsidRPr="00310DA6">
        <w:rPr>
          <w:rFonts w:ascii="Times" w:hAnsi="Times"/>
        </w:rPr>
        <w:t xml:space="preserve"> (</w:t>
      </w:r>
      <w:r>
        <w:rPr>
          <w:rFonts w:ascii="Times" w:hAnsi="Times"/>
        </w:rPr>
        <w:t>50</w:t>
      </w:r>
      <w:r w:rsidRPr="00310DA6">
        <w:rPr>
          <w:rFonts w:ascii="Times" w:hAnsi="Times"/>
        </w:rPr>
        <w:t xml:space="preserve"> @ </w:t>
      </w:r>
      <w:r>
        <w:rPr>
          <w:rFonts w:ascii="Times" w:hAnsi="Times"/>
        </w:rPr>
        <w:t>1</w:t>
      </w:r>
      <w:r w:rsidRPr="00310DA6">
        <w:rPr>
          <w:rFonts w:ascii="Times" w:hAnsi="Times"/>
        </w:rPr>
        <w:t xml:space="preserve"> point each)</w:t>
      </w:r>
      <w:r w:rsidRPr="00310DA6">
        <w:rPr>
          <w:rFonts w:ascii="Times" w:hAnsi="Times"/>
        </w:rPr>
        <w:tab/>
      </w:r>
      <w:r>
        <w:rPr>
          <w:rFonts w:ascii="Times" w:hAnsi="Times"/>
        </w:rPr>
        <w:t>________________</w:t>
      </w:r>
      <w:r w:rsidRPr="00310DA6">
        <w:rPr>
          <w:rFonts w:ascii="Times" w:hAnsi="Times"/>
        </w:rPr>
        <w:t xml:space="preserve"> (</w:t>
      </w:r>
      <w:r>
        <w:rPr>
          <w:rFonts w:ascii="Times" w:hAnsi="Times"/>
        </w:rPr>
        <w:t>50</w:t>
      </w:r>
      <w:r w:rsidRPr="00310DA6">
        <w:rPr>
          <w:rFonts w:ascii="Times" w:hAnsi="Times"/>
        </w:rPr>
        <w:t xml:space="preserve"> points)</w:t>
      </w:r>
    </w:p>
    <w:p w14:paraId="69C3A7AF" w14:textId="0D51EA61" w:rsidR="000B052D" w:rsidRDefault="000B052D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1CBDF98" w14:textId="0881FFE8" w:rsidR="00BF6FA6" w:rsidRDefault="00BF6FA6" w:rsidP="001C711C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</w:rPr>
      </w:pPr>
      <w:r>
        <w:rPr>
          <w:rFonts w:ascii="Times" w:hAnsi="Times"/>
          <w:b/>
        </w:rPr>
        <w:t>TOTAL POINTS</w:t>
      </w:r>
      <w:r w:rsidRPr="00310DA6">
        <w:rPr>
          <w:rFonts w:ascii="Times" w:hAnsi="Times"/>
          <w:b/>
        </w:rPr>
        <w:t>:</w:t>
      </w:r>
      <w:r w:rsidRPr="00310DA6">
        <w:rPr>
          <w:rFonts w:ascii="Times" w:hAnsi="Times"/>
        </w:rPr>
        <w:tab/>
      </w:r>
      <w:r w:rsidR="001C711C">
        <w:rPr>
          <w:rFonts w:ascii="Times" w:hAnsi="Times"/>
        </w:rPr>
        <w:t xml:space="preserve">            </w:t>
      </w:r>
      <w:r>
        <w:rPr>
          <w:rFonts w:ascii="Times" w:hAnsi="Times"/>
        </w:rPr>
        <w:t>________________</w:t>
      </w:r>
      <w:r w:rsidRPr="00310DA6">
        <w:rPr>
          <w:rFonts w:ascii="Times" w:hAnsi="Times"/>
        </w:rPr>
        <w:t xml:space="preserve"> (</w:t>
      </w:r>
      <w:r>
        <w:rPr>
          <w:rFonts w:ascii="Times" w:hAnsi="Times"/>
        </w:rPr>
        <w:t>100</w:t>
      </w:r>
      <w:r w:rsidRPr="00310DA6">
        <w:rPr>
          <w:rFonts w:ascii="Times" w:hAnsi="Times"/>
        </w:rPr>
        <w:t xml:space="preserve"> points)</w:t>
      </w:r>
    </w:p>
    <w:p w14:paraId="1A994DDA" w14:textId="745BCB6E" w:rsidR="00195D9B" w:rsidRDefault="00195D9B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098370C" w14:textId="77777777" w:rsidR="00195D9B" w:rsidRPr="000B1B6A" w:rsidRDefault="00195D9B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1204DBCA" w14:textId="77777777" w:rsidR="000B052D" w:rsidRPr="00FC3E9A" w:rsidRDefault="000B052D" w:rsidP="000B052D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FE6691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5F70877B" w14:textId="77777777" w:rsidR="00FE6691" w:rsidRDefault="00FE6691" w:rsidP="000B052D">
      <w:pPr>
        <w:rPr>
          <w:rFonts w:ascii="Times New Roman" w:hAnsi="Times New Roman" w:cs="Times New Roman"/>
          <w:b/>
          <w:sz w:val="24"/>
          <w:szCs w:val="60"/>
        </w:rPr>
      </w:pPr>
    </w:p>
    <w:p w14:paraId="7B0A753D" w14:textId="77777777" w:rsidR="00FE6691" w:rsidRDefault="00FE6691" w:rsidP="000B052D">
      <w:pPr>
        <w:rPr>
          <w:rFonts w:ascii="Times New Roman" w:hAnsi="Times New Roman" w:cs="Times New Roman"/>
          <w:b/>
          <w:sz w:val="24"/>
          <w:szCs w:val="60"/>
        </w:rPr>
      </w:pPr>
    </w:p>
    <w:p w14:paraId="5B409327" w14:textId="3D7009E1" w:rsidR="00FE6691" w:rsidRDefault="002E73C7" w:rsidP="000B052D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Multiple Choice</w:t>
      </w:r>
    </w:p>
    <w:p w14:paraId="0E37C439" w14:textId="71C5CC11" w:rsidR="002E73C7" w:rsidRPr="00A42A6D" w:rsidRDefault="002E73C7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 w:rsidRPr="00A42A6D">
        <w:rPr>
          <w:rFonts w:ascii="Times New Roman" w:hAnsi="Times New Roman" w:cs="Times New Roman"/>
          <w:bCs/>
          <w:sz w:val="24"/>
          <w:szCs w:val="60"/>
        </w:rPr>
        <w:t>B</w:t>
      </w:r>
    </w:p>
    <w:p w14:paraId="4C32A036" w14:textId="72A886FF" w:rsidR="002E73C7" w:rsidRPr="00A42A6D" w:rsidRDefault="002E73C7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 w:rsidRPr="00A42A6D">
        <w:rPr>
          <w:rFonts w:ascii="Times New Roman" w:hAnsi="Times New Roman" w:cs="Times New Roman"/>
          <w:bCs/>
          <w:sz w:val="24"/>
          <w:szCs w:val="60"/>
        </w:rPr>
        <w:t>D</w:t>
      </w:r>
    </w:p>
    <w:p w14:paraId="464FC7C4" w14:textId="472B70C3" w:rsidR="002E73C7" w:rsidRDefault="00A42A6D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 w:rsidRPr="00A42A6D">
        <w:rPr>
          <w:rFonts w:ascii="Times New Roman" w:hAnsi="Times New Roman" w:cs="Times New Roman"/>
          <w:bCs/>
          <w:sz w:val="24"/>
          <w:szCs w:val="60"/>
        </w:rPr>
        <w:t>A</w:t>
      </w:r>
    </w:p>
    <w:p w14:paraId="6891D15D" w14:textId="6852F5CD" w:rsidR="00A42A6D" w:rsidRDefault="00A42A6D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B</w:t>
      </w:r>
    </w:p>
    <w:p w14:paraId="51ACAC0A" w14:textId="561F1127" w:rsidR="00A42A6D" w:rsidRDefault="00DF522C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C</w:t>
      </w:r>
    </w:p>
    <w:p w14:paraId="00E1F69D" w14:textId="67976162" w:rsidR="00DF522C" w:rsidRDefault="00FC2DE8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B</w:t>
      </w:r>
    </w:p>
    <w:p w14:paraId="357FDBA5" w14:textId="779C05B3" w:rsidR="00FC2DE8" w:rsidRDefault="00FC2DE8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D</w:t>
      </w:r>
    </w:p>
    <w:p w14:paraId="3793A461" w14:textId="06437ACD" w:rsidR="00FC2DE8" w:rsidRDefault="00FC2DE8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B</w:t>
      </w:r>
      <w:bookmarkStart w:id="1" w:name="_GoBack"/>
      <w:bookmarkEnd w:id="1"/>
    </w:p>
    <w:p w14:paraId="65CAC6CA" w14:textId="6C50A51D" w:rsidR="00FC2DE8" w:rsidRDefault="008F10DB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A</w:t>
      </w:r>
    </w:p>
    <w:p w14:paraId="6CDB3A86" w14:textId="3A257C8F" w:rsidR="008F10DB" w:rsidRDefault="008F10DB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B</w:t>
      </w:r>
    </w:p>
    <w:p w14:paraId="4B285882" w14:textId="36180ACC" w:rsidR="008F10DB" w:rsidRDefault="00FC1815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B</w:t>
      </w:r>
    </w:p>
    <w:p w14:paraId="53631631" w14:textId="3510397E" w:rsidR="00FC1815" w:rsidRDefault="003D26A4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A</w:t>
      </w:r>
    </w:p>
    <w:p w14:paraId="4A7A6C91" w14:textId="2DA54779" w:rsidR="003D26A4" w:rsidRDefault="003D26A4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A</w:t>
      </w:r>
    </w:p>
    <w:p w14:paraId="38B3BA0F" w14:textId="770B912D" w:rsidR="003D26A4" w:rsidRDefault="003D26A4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B</w:t>
      </w:r>
    </w:p>
    <w:p w14:paraId="11CD597F" w14:textId="3DE787B4" w:rsidR="003D26A4" w:rsidRDefault="00CC3DBB" w:rsidP="002E73C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A</w:t>
      </w:r>
    </w:p>
    <w:p w14:paraId="764DC7D3" w14:textId="7A891A61" w:rsidR="00CC3DBB" w:rsidRDefault="00CC3DBB" w:rsidP="00CC3DBB">
      <w:pPr>
        <w:rPr>
          <w:rFonts w:ascii="Times New Roman" w:hAnsi="Times New Roman" w:cs="Times New Roman"/>
          <w:bCs/>
          <w:sz w:val="24"/>
          <w:szCs w:val="60"/>
        </w:rPr>
      </w:pPr>
    </w:p>
    <w:p w14:paraId="78C5E6C2" w14:textId="61AE828B" w:rsidR="00CC3DBB" w:rsidRDefault="00CC3DBB" w:rsidP="00CC3DBB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Matching</w:t>
      </w:r>
    </w:p>
    <w:p w14:paraId="7ED2F286" w14:textId="430C1F0C" w:rsidR="00CC3DBB" w:rsidRPr="004E318F" w:rsidRDefault="004E318F" w:rsidP="004E3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60"/>
        </w:rPr>
      </w:pPr>
      <w:r w:rsidRPr="004E318F">
        <w:rPr>
          <w:rFonts w:ascii="Times New Roman" w:hAnsi="Times New Roman" w:cs="Times New Roman"/>
          <w:bCs/>
          <w:sz w:val="24"/>
          <w:szCs w:val="60"/>
        </w:rPr>
        <w:t>D</w:t>
      </w:r>
    </w:p>
    <w:p w14:paraId="430FFA48" w14:textId="562DEDF1" w:rsidR="004E318F" w:rsidRPr="004E318F" w:rsidRDefault="004E318F" w:rsidP="004E3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G</w:t>
      </w:r>
    </w:p>
    <w:p w14:paraId="3B0E0F7E" w14:textId="48ABC8BB" w:rsidR="004E318F" w:rsidRPr="0016428E" w:rsidRDefault="001A1B6F" w:rsidP="004E3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60"/>
        </w:rPr>
      </w:pPr>
      <w:r w:rsidRPr="0016428E">
        <w:rPr>
          <w:rFonts w:ascii="Times New Roman" w:hAnsi="Times New Roman" w:cs="Times New Roman"/>
          <w:bCs/>
          <w:sz w:val="24"/>
          <w:szCs w:val="60"/>
        </w:rPr>
        <w:t>A</w:t>
      </w:r>
    </w:p>
    <w:p w14:paraId="01407BDD" w14:textId="22BA90B9" w:rsidR="001A1B6F" w:rsidRPr="0016428E" w:rsidRDefault="001A1B6F" w:rsidP="004E3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60"/>
        </w:rPr>
      </w:pPr>
      <w:r w:rsidRPr="0016428E">
        <w:rPr>
          <w:rFonts w:ascii="Times New Roman" w:hAnsi="Times New Roman" w:cs="Times New Roman"/>
          <w:bCs/>
          <w:sz w:val="24"/>
          <w:szCs w:val="60"/>
        </w:rPr>
        <w:t>I</w:t>
      </w:r>
    </w:p>
    <w:p w14:paraId="6A4ECDBA" w14:textId="450E78B9" w:rsidR="001A1B6F" w:rsidRPr="0016428E" w:rsidRDefault="001A1B6F" w:rsidP="004E3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60"/>
        </w:rPr>
      </w:pPr>
      <w:r w:rsidRPr="0016428E">
        <w:rPr>
          <w:rFonts w:ascii="Times New Roman" w:hAnsi="Times New Roman" w:cs="Times New Roman"/>
          <w:bCs/>
          <w:sz w:val="24"/>
          <w:szCs w:val="60"/>
        </w:rPr>
        <w:t>C</w:t>
      </w:r>
    </w:p>
    <w:p w14:paraId="573A2400" w14:textId="20615393" w:rsidR="001A1B6F" w:rsidRPr="0016428E" w:rsidRDefault="001A1B6F" w:rsidP="004E3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60"/>
        </w:rPr>
      </w:pPr>
      <w:r w:rsidRPr="0016428E">
        <w:rPr>
          <w:rFonts w:ascii="Times New Roman" w:hAnsi="Times New Roman" w:cs="Times New Roman"/>
          <w:bCs/>
          <w:sz w:val="24"/>
          <w:szCs w:val="60"/>
        </w:rPr>
        <w:t>B</w:t>
      </w:r>
    </w:p>
    <w:p w14:paraId="50CFFFD9" w14:textId="56691E09" w:rsidR="001A1B6F" w:rsidRPr="0016428E" w:rsidRDefault="0016428E" w:rsidP="004E3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60"/>
        </w:rPr>
      </w:pPr>
      <w:r w:rsidRPr="0016428E">
        <w:rPr>
          <w:rFonts w:ascii="Times New Roman" w:hAnsi="Times New Roman" w:cs="Times New Roman"/>
          <w:bCs/>
          <w:sz w:val="24"/>
          <w:szCs w:val="60"/>
        </w:rPr>
        <w:t>H</w:t>
      </w:r>
    </w:p>
    <w:p w14:paraId="19B22E64" w14:textId="60A9FF91" w:rsidR="0016428E" w:rsidRPr="0016428E" w:rsidRDefault="0016428E" w:rsidP="004E3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60"/>
        </w:rPr>
      </w:pPr>
      <w:r w:rsidRPr="0016428E">
        <w:rPr>
          <w:rFonts w:ascii="Times New Roman" w:hAnsi="Times New Roman" w:cs="Times New Roman"/>
          <w:bCs/>
          <w:sz w:val="24"/>
          <w:szCs w:val="60"/>
        </w:rPr>
        <w:t>E</w:t>
      </w:r>
    </w:p>
    <w:p w14:paraId="74BE3FAE" w14:textId="7FC78865" w:rsidR="0016428E" w:rsidRPr="0016428E" w:rsidRDefault="0016428E" w:rsidP="004E3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60"/>
        </w:rPr>
      </w:pPr>
      <w:r w:rsidRPr="0016428E">
        <w:rPr>
          <w:rFonts w:ascii="Times New Roman" w:hAnsi="Times New Roman" w:cs="Times New Roman"/>
          <w:bCs/>
          <w:sz w:val="24"/>
          <w:szCs w:val="60"/>
        </w:rPr>
        <w:t>F</w:t>
      </w:r>
    </w:p>
    <w:p w14:paraId="24C87923" w14:textId="78899A7A" w:rsidR="0016428E" w:rsidRPr="0016428E" w:rsidRDefault="0016428E" w:rsidP="004E318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Cs/>
          <w:sz w:val="24"/>
          <w:szCs w:val="60"/>
        </w:rPr>
      </w:pPr>
      <w:r w:rsidRPr="0016428E">
        <w:rPr>
          <w:rFonts w:ascii="Times New Roman" w:hAnsi="Times New Roman" w:cs="Times New Roman"/>
          <w:bCs/>
          <w:sz w:val="24"/>
          <w:szCs w:val="60"/>
        </w:rPr>
        <w:t>J</w:t>
      </w:r>
    </w:p>
    <w:p w14:paraId="575A31E2" w14:textId="0B01607E" w:rsidR="001A1312" w:rsidRDefault="001A1312" w:rsidP="00F93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DF7014" w14:textId="71A6C866" w:rsidR="00195D9B" w:rsidRDefault="00195D9B" w:rsidP="00F93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62DBFB" w14:textId="77777777" w:rsidR="00195D9B" w:rsidRDefault="00195D9B" w:rsidP="00F93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388877" w14:textId="77777777" w:rsidR="001A1312" w:rsidRDefault="001A1312" w:rsidP="00F93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41A329" w14:textId="77777777" w:rsidR="00FC3E9A" w:rsidRDefault="00FC3E9A" w:rsidP="00195D9B">
      <w:pPr>
        <w:tabs>
          <w:tab w:val="left" w:pos="23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1D23E8" w14:textId="77777777" w:rsidR="00016B19" w:rsidRDefault="00016B19" w:rsidP="00F93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40E296" w14:textId="77777777" w:rsidR="0016428E" w:rsidRDefault="0016428E">
      <w:pPr>
        <w:rPr>
          <w:rFonts w:ascii="Times New Roman" w:hAnsi="Times New Roman" w:cs="Times New Roman"/>
          <w:b/>
          <w:sz w:val="24"/>
          <w:szCs w:val="24"/>
        </w:rPr>
      </w:pPr>
    </w:p>
    <w:p w14:paraId="1D495802" w14:textId="77777777" w:rsidR="0016428E" w:rsidRDefault="0016428E">
      <w:pPr>
        <w:rPr>
          <w:rFonts w:ascii="Times New Roman" w:hAnsi="Times New Roman" w:cs="Times New Roman"/>
          <w:b/>
          <w:sz w:val="24"/>
          <w:szCs w:val="24"/>
        </w:rPr>
      </w:pPr>
    </w:p>
    <w:p w14:paraId="44895C34" w14:textId="4A7EEE53" w:rsidR="008A29CF" w:rsidRDefault="008A29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Grader Instructions for Application Component</w:t>
      </w:r>
      <w:r w:rsidR="00D4129E">
        <w:rPr>
          <w:rFonts w:ascii="Times New Roman" w:hAnsi="Times New Roman" w:cs="Times New Roman"/>
          <w:b/>
          <w:sz w:val="24"/>
          <w:szCs w:val="24"/>
        </w:rPr>
        <w:t>s</w:t>
      </w:r>
    </w:p>
    <w:p w14:paraId="0289CF95" w14:textId="5BF98330" w:rsidR="00D4129E" w:rsidRPr="00D4129E" w:rsidRDefault="00D4129E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4129E">
        <w:rPr>
          <w:rFonts w:ascii="Times New Roman" w:hAnsi="Times New Roman" w:cs="Times New Roman"/>
          <w:bCs/>
          <w:i/>
          <w:iCs/>
          <w:sz w:val="24"/>
          <w:szCs w:val="24"/>
        </w:rPr>
        <w:t>Form Review</w:t>
      </w:r>
    </w:p>
    <w:p w14:paraId="17B9ABC6" w14:textId="440A065F" w:rsidR="00D4129E" w:rsidRDefault="00D4129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 participant is responsible for reviewing the Health Insurance Claim form (CMS-1500) for errors. The participant must circle all errors on the form. Each error is worth 2 points.</w:t>
      </w:r>
    </w:p>
    <w:p w14:paraId="4FA35296" w14:textId="47A429CC" w:rsidR="00D4129E" w:rsidRDefault="00D4129E">
      <w:pPr>
        <w:rPr>
          <w:rFonts w:ascii="Times New Roman" w:hAnsi="Times New Roman" w:cs="Times New Roman"/>
          <w:bCs/>
          <w:sz w:val="24"/>
          <w:szCs w:val="24"/>
        </w:rPr>
      </w:pPr>
    </w:p>
    <w:p w14:paraId="7FE440C3" w14:textId="5A91A444" w:rsidR="00D4129E" w:rsidRPr="00D4129E" w:rsidRDefault="00D4129E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Form Completion</w:t>
      </w:r>
    </w:p>
    <w:p w14:paraId="32F71DC0" w14:textId="50864861" w:rsidR="00016B19" w:rsidRDefault="008A29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Review the</w:t>
      </w:r>
      <w:r w:rsidR="004B7F06">
        <w:rPr>
          <w:rFonts w:ascii="Times New Roman" w:hAnsi="Times New Roman" w:cs="Times New Roman"/>
          <w:bCs/>
          <w:sz w:val="24"/>
          <w:szCs w:val="24"/>
        </w:rPr>
        <w:t xml:space="preserve"> Health Insurance Claim Form (CMS-1500) completed by participants and compare with key below. Each box is worth </w:t>
      </w:r>
      <w:r w:rsidR="003B3D0A">
        <w:rPr>
          <w:rFonts w:ascii="Times New Roman" w:hAnsi="Times New Roman" w:cs="Times New Roman"/>
          <w:bCs/>
          <w:sz w:val="24"/>
          <w:szCs w:val="24"/>
        </w:rPr>
        <w:t>1</w:t>
      </w:r>
      <w:r w:rsidR="004B7F06">
        <w:rPr>
          <w:rFonts w:ascii="Times New Roman" w:hAnsi="Times New Roman" w:cs="Times New Roman"/>
          <w:bCs/>
          <w:sz w:val="24"/>
          <w:szCs w:val="24"/>
        </w:rPr>
        <w:t xml:space="preserve"> point, if errors are present or information is missing, deduct a point from the total. For example, Box 1a requires the Insured’s ID number, if this number is missing or incorrect</w:t>
      </w:r>
      <w:r w:rsidR="003B3D0A">
        <w:rPr>
          <w:rFonts w:ascii="Times New Roman" w:hAnsi="Times New Roman" w:cs="Times New Roman"/>
          <w:bCs/>
          <w:sz w:val="24"/>
          <w:szCs w:val="24"/>
        </w:rPr>
        <w:t>, deduct one points. Additionally, boxes with multiple components, such as Box 24a, will count as 1 point only.</w:t>
      </w:r>
      <w:r w:rsidR="00016B19">
        <w:rPr>
          <w:rFonts w:ascii="Times New Roman" w:hAnsi="Times New Roman" w:cs="Times New Roman"/>
          <w:b/>
          <w:sz w:val="24"/>
          <w:szCs w:val="24"/>
        </w:rPr>
        <w:br w:type="page"/>
      </w:r>
      <w:r w:rsidR="00941E8C" w:rsidRPr="00941E8C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 wp14:anchorId="4A9397BD" wp14:editId="0C6C1364">
            <wp:extent cx="5943600" cy="7836535"/>
            <wp:effectExtent l="0" t="0" r="0" b="0"/>
            <wp:docPr id="5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3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6B19" w:rsidSect="00F212DB">
      <w:headerReference w:type="default" r:id="rId11"/>
      <w:footerReference w:type="default" r:id="rId12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AFF71" w14:textId="77777777" w:rsidR="00E44A3A" w:rsidRDefault="00E44A3A" w:rsidP="004E452E">
      <w:pPr>
        <w:spacing w:after="0" w:line="240" w:lineRule="auto"/>
      </w:pPr>
      <w:r>
        <w:separator/>
      </w:r>
    </w:p>
  </w:endnote>
  <w:endnote w:type="continuationSeparator" w:id="0">
    <w:p w14:paraId="66AE3064" w14:textId="77777777" w:rsidR="00E44A3A" w:rsidRDefault="00E44A3A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7C65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407E016" wp14:editId="7D2C8E72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C7ED8" w14:textId="77777777" w:rsidR="00E44A3A" w:rsidRDefault="00E44A3A" w:rsidP="004E452E">
      <w:pPr>
        <w:spacing w:after="0" w:line="240" w:lineRule="auto"/>
      </w:pPr>
      <w:r>
        <w:separator/>
      </w:r>
    </w:p>
  </w:footnote>
  <w:footnote w:type="continuationSeparator" w:id="0">
    <w:p w14:paraId="1FFD7739" w14:textId="77777777" w:rsidR="00E44A3A" w:rsidRDefault="00E44A3A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7FDD" w14:textId="6836E9AF" w:rsidR="004E452E" w:rsidRPr="00FF5550" w:rsidRDefault="00195D9B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195D9B">
      <w:rPr>
        <w:rFonts w:ascii="Times New Roman" w:hAnsi="Times New Roman" w:cs="Times New Roman"/>
        <w:szCs w:val="24"/>
      </w:rPr>
      <w:t>HEALTH INSURANCE &amp; MEDICAL BILLING</w:t>
    </w:r>
    <w:r w:rsidR="00F64E0A">
      <w:rPr>
        <w:rFonts w:ascii="Times New Roman" w:hAnsi="Times New Roman" w:cs="Times New Roman"/>
        <w:szCs w:val="24"/>
      </w:rPr>
      <w:t>-PILOT</w:t>
    </w:r>
  </w:p>
  <w:p w14:paraId="2131ECF8" w14:textId="46093686" w:rsidR="004E452E" w:rsidRPr="001A2C02" w:rsidRDefault="005C1C10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18083D">
      <w:rPr>
        <w:rFonts w:ascii="Times New Roman" w:hAnsi="Times New Roman" w:cs="Times New Roman"/>
        <w:szCs w:val="24"/>
      </w:rPr>
      <w:t xml:space="preserve">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 w:rsidR="00BF6FA6">
      <w:rPr>
        <w:rFonts w:ascii="Times New Roman" w:hAnsi="Times New Roman" w:cs="Times New Roman"/>
        <w:szCs w:val="24"/>
      </w:rPr>
      <w:t>2</w:t>
    </w:r>
  </w:p>
  <w:p w14:paraId="135CBBF7" w14:textId="2502D64C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F64E0A">
      <w:rPr>
        <w:rFonts w:ascii="Times New Roman" w:hAnsi="Times New Roman" w:cs="Times New Roman"/>
        <w:bCs/>
        <w:noProof/>
        <w:szCs w:val="24"/>
      </w:rPr>
      <w:t>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F64E0A">
      <w:rPr>
        <w:rFonts w:ascii="Times New Roman" w:hAnsi="Times New Roman" w:cs="Times New Roman"/>
        <w:noProof/>
        <w:szCs w:val="24"/>
      </w:rPr>
      <w:t>4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2C1F"/>
    <w:multiLevelType w:val="hybridMultilevel"/>
    <w:tmpl w:val="D11A69DE"/>
    <w:lvl w:ilvl="0" w:tplc="EC122E8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F5AD9"/>
    <w:multiLevelType w:val="hybridMultilevel"/>
    <w:tmpl w:val="0D086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02904"/>
    <w:multiLevelType w:val="hybridMultilevel"/>
    <w:tmpl w:val="8C229676"/>
    <w:lvl w:ilvl="0" w:tplc="EC122E8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ry Carrera">
    <w15:presenceInfo w15:providerId="None" w15:userId="Terry Carr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07E78"/>
    <w:rsid w:val="00015DA5"/>
    <w:rsid w:val="00016B19"/>
    <w:rsid w:val="00071768"/>
    <w:rsid w:val="000B052D"/>
    <w:rsid w:val="000B1B6A"/>
    <w:rsid w:val="000E1A90"/>
    <w:rsid w:val="00101FAC"/>
    <w:rsid w:val="0010739F"/>
    <w:rsid w:val="0016428E"/>
    <w:rsid w:val="0018083D"/>
    <w:rsid w:val="001834C7"/>
    <w:rsid w:val="00195D9B"/>
    <w:rsid w:val="001A1312"/>
    <w:rsid w:val="001A1B6F"/>
    <w:rsid w:val="001A2C02"/>
    <w:rsid w:val="001B7C3F"/>
    <w:rsid w:val="001C711C"/>
    <w:rsid w:val="0023113E"/>
    <w:rsid w:val="002B166B"/>
    <w:rsid w:val="002B1F79"/>
    <w:rsid w:val="002E73C7"/>
    <w:rsid w:val="002F658B"/>
    <w:rsid w:val="00311E9D"/>
    <w:rsid w:val="00334995"/>
    <w:rsid w:val="00360E75"/>
    <w:rsid w:val="0037599D"/>
    <w:rsid w:val="003A0F2B"/>
    <w:rsid w:val="003B3D0A"/>
    <w:rsid w:val="003D26A4"/>
    <w:rsid w:val="003F6F16"/>
    <w:rsid w:val="0044414E"/>
    <w:rsid w:val="0047735E"/>
    <w:rsid w:val="00481623"/>
    <w:rsid w:val="004B7F06"/>
    <w:rsid w:val="004E318F"/>
    <w:rsid w:val="004E452E"/>
    <w:rsid w:val="005240FF"/>
    <w:rsid w:val="0052691A"/>
    <w:rsid w:val="00551D7E"/>
    <w:rsid w:val="005A0D13"/>
    <w:rsid w:val="005A4F28"/>
    <w:rsid w:val="005C1C10"/>
    <w:rsid w:val="00630A6F"/>
    <w:rsid w:val="00650203"/>
    <w:rsid w:val="006C5DDB"/>
    <w:rsid w:val="006E3335"/>
    <w:rsid w:val="00703D4E"/>
    <w:rsid w:val="007A43E0"/>
    <w:rsid w:val="007D45B6"/>
    <w:rsid w:val="00870A7E"/>
    <w:rsid w:val="00885D08"/>
    <w:rsid w:val="008A29CF"/>
    <w:rsid w:val="008C6682"/>
    <w:rsid w:val="008F10DB"/>
    <w:rsid w:val="00941E8C"/>
    <w:rsid w:val="00943A14"/>
    <w:rsid w:val="00972217"/>
    <w:rsid w:val="009819DC"/>
    <w:rsid w:val="009B063F"/>
    <w:rsid w:val="009C6C94"/>
    <w:rsid w:val="00A42A6D"/>
    <w:rsid w:val="00A46F6A"/>
    <w:rsid w:val="00A66863"/>
    <w:rsid w:val="00A72D76"/>
    <w:rsid w:val="00AB23DD"/>
    <w:rsid w:val="00AE7C3B"/>
    <w:rsid w:val="00B2148D"/>
    <w:rsid w:val="00B240F0"/>
    <w:rsid w:val="00BA6C1F"/>
    <w:rsid w:val="00BB7956"/>
    <w:rsid w:val="00BC3A4C"/>
    <w:rsid w:val="00BD03C7"/>
    <w:rsid w:val="00BD2E66"/>
    <w:rsid w:val="00BF6FA6"/>
    <w:rsid w:val="00C62173"/>
    <w:rsid w:val="00CA663A"/>
    <w:rsid w:val="00CC3DBB"/>
    <w:rsid w:val="00D4129E"/>
    <w:rsid w:val="00D44997"/>
    <w:rsid w:val="00DB0844"/>
    <w:rsid w:val="00DF522C"/>
    <w:rsid w:val="00DF7483"/>
    <w:rsid w:val="00E10392"/>
    <w:rsid w:val="00E44A3A"/>
    <w:rsid w:val="00E50D66"/>
    <w:rsid w:val="00E57CAF"/>
    <w:rsid w:val="00E74C5B"/>
    <w:rsid w:val="00EE6971"/>
    <w:rsid w:val="00F212DB"/>
    <w:rsid w:val="00F30CAB"/>
    <w:rsid w:val="00F4223E"/>
    <w:rsid w:val="00F47D6B"/>
    <w:rsid w:val="00F64E0A"/>
    <w:rsid w:val="00F70962"/>
    <w:rsid w:val="00F93FBC"/>
    <w:rsid w:val="00FC1815"/>
    <w:rsid w:val="00FC2DE8"/>
    <w:rsid w:val="00FC3E9A"/>
    <w:rsid w:val="00FC58F4"/>
    <w:rsid w:val="00FE1759"/>
    <w:rsid w:val="00FE6691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7427F3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A1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2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21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22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22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22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2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22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433CB-42EB-4EB1-AEB9-C7E9FEDED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Business Professionals of America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Carroll</dc:creator>
  <cp:keywords/>
  <dc:description/>
  <cp:lastModifiedBy>Amber McNew</cp:lastModifiedBy>
  <cp:revision>2</cp:revision>
  <cp:lastPrinted>2020-06-11T01:40:00Z</cp:lastPrinted>
  <dcterms:created xsi:type="dcterms:W3CDTF">2021-08-21T17:06:00Z</dcterms:created>
  <dcterms:modified xsi:type="dcterms:W3CDTF">2021-08-21T17:06:00Z</dcterms:modified>
</cp:coreProperties>
</file>